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F87FBB" w:rsidRDefault="004B2AE4" w:rsidP="00F87FBB">
      <w:pPr>
        <w:rPr>
          <w:rFonts w:ascii="Arial" w:hAnsi="Arial" w:cs="Arial"/>
          <w:b/>
        </w:rPr>
      </w:pPr>
      <w:r w:rsidRPr="00F87FBB">
        <w:rPr>
          <w:rFonts w:ascii="Arial" w:hAnsi="Arial" w:cs="Arial"/>
          <w:b/>
        </w:rPr>
        <w:t xml:space="preserve">Academy Name: </w:t>
      </w:r>
      <w:r w:rsidR="00AF4CCE">
        <w:rPr>
          <w:rFonts w:ascii="Arial" w:hAnsi="Arial" w:cs="Arial"/>
          <w:b/>
        </w:rPr>
        <w:t xml:space="preserve">Academy of Finance            </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S</w:t>
      </w:r>
      <w:r w:rsidR="00AF4CCE">
        <w:rPr>
          <w:rFonts w:ascii="Arial" w:hAnsi="Arial" w:cs="Arial"/>
          <w:b/>
        </w:rPr>
        <w:t>chool: University High School</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AF4CCE">
              <w:rPr>
                <w:rFonts w:ascii="Arial" w:hAnsi="Arial" w:cs="Arial"/>
              </w:rPr>
              <w:t xml:space="preserve"> </w:t>
            </w:r>
            <w:r w:rsidR="00D01D11">
              <w:rPr>
                <w:rFonts w:ascii="Arial" w:hAnsi="Arial" w:cs="Arial"/>
              </w:rPr>
              <w:t>Careers</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D01D11">
              <w:rPr>
                <w:rFonts w:ascii="Arial" w:hAnsi="Arial" w:cs="Arial"/>
              </w:rPr>
              <w:t xml:space="preserve">  Accounting I &amp; English II</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D01D11">
              <w:rPr>
                <w:rFonts w:ascii="Arial" w:hAnsi="Arial" w:cs="Arial"/>
              </w:rPr>
              <w:t xml:space="preserve">  10</w:t>
            </w:r>
            <w:r w:rsidR="00FB481E">
              <w:rPr>
                <w:rFonts w:ascii="Arial" w:hAnsi="Arial" w:cs="Arial"/>
              </w:rPr>
              <w:t xml:space="preserve"> &amp; 11</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332872">
              <w:rPr>
                <w:rFonts w:ascii="Arial" w:hAnsi="Arial" w:cs="Arial"/>
              </w:rPr>
              <w:t xml:space="preserve"> 2</w:t>
            </w:r>
            <w:r w:rsidR="00332872" w:rsidRPr="00332872">
              <w:rPr>
                <w:rFonts w:ascii="Arial" w:hAnsi="Arial" w:cs="Arial"/>
                <w:vertAlign w:val="superscript"/>
              </w:rPr>
              <w:t>nd</w:t>
            </w:r>
            <w:r w:rsidR="00332872">
              <w:rPr>
                <w:rFonts w:ascii="Arial" w:hAnsi="Arial" w:cs="Arial"/>
              </w:rPr>
              <w:t xml:space="preserve"> 9-weeks</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1F1067" w:rsidRDefault="00F87FBB" w:rsidP="00C56339">
            <w:pPr>
              <w:rPr>
                <w:rFonts w:ascii="Arial" w:hAnsi="Arial" w:cs="Arial"/>
                <w:vertAlign w:val="subscript"/>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AE4BE2">
              <w:rPr>
                <w:rFonts w:ascii="Arial" w:hAnsi="Arial" w:cs="Arial"/>
              </w:rPr>
              <w:t>In modern American society</w:t>
            </w:r>
            <w:r w:rsidR="009D2408">
              <w:rPr>
                <w:rFonts w:ascii="Arial" w:hAnsi="Arial" w:cs="Arial"/>
              </w:rPr>
              <w:t xml:space="preserve">, there are many </w:t>
            </w:r>
            <w:r w:rsidR="00AE4BE2">
              <w:rPr>
                <w:rFonts w:ascii="Arial" w:hAnsi="Arial" w:cs="Arial"/>
              </w:rPr>
              <w:t xml:space="preserve">internal and external </w:t>
            </w:r>
            <w:r w:rsidR="009D2408">
              <w:rPr>
                <w:rFonts w:ascii="Arial" w:hAnsi="Arial" w:cs="Arial"/>
              </w:rPr>
              <w:t>influences that impact</w:t>
            </w:r>
            <w:r w:rsidR="00AE4BE2">
              <w:rPr>
                <w:rFonts w:ascii="Arial" w:hAnsi="Arial" w:cs="Arial"/>
              </w:rPr>
              <w:t xml:space="preserve"> a person’s identity.  </w:t>
            </w:r>
            <w:r w:rsidR="00E17BDF">
              <w:rPr>
                <w:rFonts w:ascii="Arial" w:hAnsi="Arial" w:cs="Arial"/>
              </w:rPr>
              <w:t xml:space="preserve">One critical component in Western culture is defined by one’s career.  Often people define themselves and their </w:t>
            </w:r>
            <w:r w:rsidR="00D837D5">
              <w:rPr>
                <w:rFonts w:ascii="Arial" w:hAnsi="Arial" w:cs="Arial"/>
              </w:rPr>
              <w:t>accomplishments</w:t>
            </w:r>
            <w:r w:rsidR="00E17BDF">
              <w:rPr>
                <w:rFonts w:ascii="Arial" w:hAnsi="Arial" w:cs="Arial"/>
              </w:rPr>
              <w:t xml:space="preserve"> by their careers.  Therefore, s</w:t>
            </w:r>
            <w:r w:rsidR="00332872">
              <w:rPr>
                <w:rFonts w:ascii="Arial" w:hAnsi="Arial" w:cs="Arial"/>
              </w:rPr>
              <w:t xml:space="preserve">tudents </w:t>
            </w:r>
            <w:r w:rsidR="00D837D5">
              <w:rPr>
                <w:rFonts w:ascii="Arial" w:hAnsi="Arial" w:cs="Arial"/>
              </w:rPr>
              <w:t xml:space="preserve">will gain insight into a </w:t>
            </w:r>
            <w:r w:rsidR="00E17BDF">
              <w:rPr>
                <w:rFonts w:ascii="Arial" w:hAnsi="Arial" w:cs="Arial"/>
              </w:rPr>
              <w:t xml:space="preserve">variety of jobs.  They will </w:t>
            </w:r>
            <w:r w:rsidR="009B44A0">
              <w:rPr>
                <w:rFonts w:ascii="Arial" w:hAnsi="Arial" w:cs="Arial"/>
              </w:rPr>
              <w:t xml:space="preserve">research, analyze, and </w:t>
            </w:r>
            <w:r w:rsidR="001F1067">
              <w:rPr>
                <w:rFonts w:ascii="Arial" w:hAnsi="Arial" w:cs="Arial"/>
              </w:rPr>
              <w:t>explain practical</w:t>
            </w:r>
            <w:r w:rsidR="009B44A0">
              <w:rPr>
                <w:rFonts w:ascii="Arial" w:hAnsi="Arial" w:cs="Arial"/>
              </w:rPr>
              <w:t xml:space="preserve"> occupations in the </w:t>
            </w:r>
            <w:r w:rsidR="001F1067">
              <w:rPr>
                <w:rFonts w:ascii="Arial" w:hAnsi="Arial" w:cs="Arial"/>
              </w:rPr>
              <w:t>Finance and Business world.  They will compare and contrast various career opportunities in the field.  They must describe jobs, qualifications, and salaries of jobs in the industry.  They</w:t>
            </w:r>
            <w:r w:rsidR="009D2408">
              <w:rPr>
                <w:rFonts w:ascii="Arial" w:hAnsi="Arial" w:cs="Arial"/>
              </w:rPr>
              <w:t xml:space="preserve"> will finally evaluate which jobs are most suitable based o</w:t>
            </w:r>
            <w:r w:rsidR="00D837D5">
              <w:rPr>
                <w:rFonts w:ascii="Arial" w:hAnsi="Arial" w:cs="Arial"/>
              </w:rPr>
              <w:t>n personal interest</w:t>
            </w:r>
            <w:r w:rsidR="004D256C">
              <w:rPr>
                <w:rFonts w:ascii="Arial" w:hAnsi="Arial" w:cs="Arial"/>
              </w:rPr>
              <w:t xml:space="preserve">s and skills, in turn, utilizing accounting proficiency and </w:t>
            </w:r>
            <w:r w:rsidR="00E17BDF">
              <w:rPr>
                <w:rFonts w:ascii="Arial" w:hAnsi="Arial" w:cs="Arial"/>
              </w:rPr>
              <w:t>cultural experiences.</w:t>
            </w:r>
            <w:r w:rsidR="001F1067">
              <w:rPr>
                <w:rFonts w:ascii="Arial" w:hAnsi="Arial" w:cs="Arial"/>
              </w:rPr>
              <w:t xml:space="preserve">  </w:t>
            </w:r>
          </w:p>
          <w:p w:rsidR="00F87FBB" w:rsidRPr="00F87FBB" w:rsidRDefault="00F87FBB"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1F1067" w:rsidP="00C56339">
            <w:pPr>
              <w:rPr>
                <w:rFonts w:ascii="Arial" w:hAnsi="Arial" w:cs="Arial"/>
              </w:rPr>
            </w:pPr>
            <w:r>
              <w:rPr>
                <w:rFonts w:ascii="Arial" w:hAnsi="Arial" w:cs="Arial"/>
              </w:rPr>
              <w:t>Accounting I</w:t>
            </w:r>
          </w:p>
        </w:tc>
        <w:tc>
          <w:tcPr>
            <w:tcW w:w="2635" w:type="dxa"/>
            <w:vAlign w:val="center"/>
          </w:tcPr>
          <w:p w:rsidR="00C56339" w:rsidRDefault="001F1067" w:rsidP="00C56339">
            <w:pPr>
              <w:rPr>
                <w:rFonts w:ascii="Arial" w:hAnsi="Arial" w:cs="Arial"/>
              </w:rPr>
            </w:pPr>
            <w:r>
              <w:rPr>
                <w:rFonts w:ascii="Arial" w:hAnsi="Arial" w:cs="Arial"/>
              </w:rPr>
              <w:t>English II</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8"/>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D35F0B" w:rsidP="00C56339">
            <w:pPr>
              <w:rPr>
                <w:rFonts w:ascii="Arial" w:hAnsi="Arial" w:cs="Arial"/>
              </w:rPr>
            </w:pPr>
            <w:r>
              <w:rPr>
                <w:rFonts w:ascii="Arial" w:hAnsi="Arial" w:cs="Arial"/>
              </w:rPr>
              <w:t>Think, Pair, Share</w:t>
            </w:r>
          </w:p>
          <w:p w:rsidR="00D35F0B" w:rsidRDefault="00D35F0B" w:rsidP="00C56339">
            <w:pPr>
              <w:rPr>
                <w:rFonts w:ascii="Arial" w:hAnsi="Arial" w:cs="Arial"/>
              </w:rPr>
            </w:pPr>
            <w:r>
              <w:rPr>
                <w:rFonts w:ascii="Arial" w:hAnsi="Arial" w:cs="Arial"/>
              </w:rPr>
              <w:t>Financial Careers</w:t>
            </w:r>
          </w:p>
          <w:p w:rsidR="00D35F0B" w:rsidRDefault="00D35F0B" w:rsidP="00C56339">
            <w:pPr>
              <w:rPr>
                <w:rFonts w:ascii="Arial" w:hAnsi="Arial" w:cs="Arial"/>
              </w:rPr>
            </w:pPr>
          </w:p>
          <w:p w:rsidR="00D35F0B" w:rsidRDefault="00D35F0B" w:rsidP="00C56339">
            <w:pPr>
              <w:rPr>
                <w:rFonts w:ascii="Arial" w:hAnsi="Arial" w:cs="Arial"/>
              </w:rPr>
            </w:pPr>
          </w:p>
          <w:p w:rsidR="00D35F0B" w:rsidRDefault="00D35F0B" w:rsidP="00C56339">
            <w:pPr>
              <w:rPr>
                <w:rFonts w:ascii="Arial" w:hAnsi="Arial" w:cs="Arial"/>
              </w:rPr>
            </w:pPr>
          </w:p>
        </w:tc>
        <w:tc>
          <w:tcPr>
            <w:tcW w:w="2635" w:type="dxa"/>
            <w:vAlign w:val="center"/>
          </w:tcPr>
          <w:p w:rsidR="00C56339" w:rsidRDefault="004D256C" w:rsidP="004D256C">
            <w:pPr>
              <w:rPr>
                <w:rFonts w:ascii="Arial" w:hAnsi="Arial" w:cs="Arial"/>
              </w:rPr>
            </w:pPr>
            <w:r>
              <w:rPr>
                <w:rFonts w:ascii="Arial" w:hAnsi="Arial" w:cs="Arial"/>
              </w:rPr>
              <w:t>Vocabulary, readings, analysis to discover how cultural experiences shape our perception of work and success in career.</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9"/>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D35F0B" w:rsidP="00C56339">
            <w:pPr>
              <w:rPr>
                <w:rFonts w:ascii="Arial" w:hAnsi="Arial" w:cs="Arial"/>
              </w:rPr>
            </w:pPr>
            <w:r>
              <w:rPr>
                <w:rFonts w:ascii="Arial" w:hAnsi="Arial" w:cs="Arial"/>
              </w:rPr>
              <w:t>Financial Career Power point presentation</w:t>
            </w:r>
          </w:p>
        </w:tc>
        <w:tc>
          <w:tcPr>
            <w:tcW w:w="2635" w:type="dxa"/>
            <w:vAlign w:val="center"/>
          </w:tcPr>
          <w:p w:rsidR="00C56339" w:rsidRDefault="004D256C" w:rsidP="004D256C">
            <w:pPr>
              <w:rPr>
                <w:rFonts w:ascii="Arial" w:hAnsi="Arial" w:cs="Arial"/>
              </w:rPr>
            </w:pPr>
            <w:r>
              <w:rPr>
                <w:rFonts w:ascii="Arial" w:hAnsi="Arial" w:cs="Arial"/>
              </w:rPr>
              <w:t xml:space="preserve">Reading/writing and strategies to investigate how </w:t>
            </w:r>
            <w:r>
              <w:rPr>
                <w:rFonts w:ascii="Arial" w:hAnsi="Arial" w:cs="Arial"/>
              </w:rPr>
              <w:lastRenderedPageBreak/>
              <w:t>external factors, such as the economy and conflict, influence/define careers and therefore identities</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Lesson Instructions for ___</w:t>
      </w:r>
      <w:r w:rsidR="00B27338" w:rsidRPr="00B27338">
        <w:rPr>
          <w:rFonts w:ascii="Arial" w:hAnsi="Arial" w:cs="Arial"/>
          <w:b/>
          <w:color w:val="000000"/>
          <w:sz w:val="28"/>
          <w:u w:val="single"/>
        </w:rPr>
        <w:t>English II</w:t>
      </w:r>
      <w:r w:rsidRPr="00BD696A">
        <w:rPr>
          <w:rFonts w:ascii="Arial" w:hAnsi="Arial" w:cs="Arial"/>
          <w:b/>
          <w:color w:val="000000"/>
          <w:sz w:val="28"/>
        </w:rPr>
        <w:t>_________</w:t>
      </w:r>
      <w:r w:rsidR="00B27338">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p>
        </w:tc>
      </w:tr>
      <w:tr w:rsidR="00BE1204" w:rsidRPr="00BD696A">
        <w:tc>
          <w:tcPr>
            <w:tcW w:w="13248" w:type="dxa"/>
            <w:tcBorders>
              <w:top w:val="single" w:sz="4" w:space="0" w:color="auto"/>
              <w:bottom w:val="single" w:sz="4" w:space="0" w:color="auto"/>
            </w:tcBorders>
          </w:tcPr>
          <w:p w:rsidR="00BE1204" w:rsidRPr="00BD696A"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BE6873">
              <w:rPr>
                <w:rFonts w:ascii="Arial" w:hAnsi="Arial" w:cs="Arial"/>
                <w:color w:val="000000"/>
              </w:rPr>
              <w:t>Teacher-led discussion</w:t>
            </w:r>
            <w:r w:rsidR="005D7043">
              <w:rPr>
                <w:rFonts w:ascii="Arial" w:hAnsi="Arial" w:cs="Arial"/>
                <w:color w:val="000000"/>
              </w:rPr>
              <w:t xml:space="preserve">, lectures, and </w:t>
            </w:r>
            <w:proofErr w:type="spellStart"/>
            <w:r w:rsidR="005D7043">
              <w:rPr>
                <w:rFonts w:ascii="Arial" w:hAnsi="Arial" w:cs="Arial"/>
                <w:color w:val="000000"/>
              </w:rPr>
              <w:t>PowerPoints</w:t>
            </w:r>
            <w:proofErr w:type="spellEnd"/>
            <w:r w:rsidR="005D7043">
              <w:rPr>
                <w:rFonts w:ascii="Arial" w:hAnsi="Arial" w:cs="Arial"/>
                <w:color w:val="000000"/>
              </w:rPr>
              <w:t>.  Teacher will instruct how to use various strategies to respond to and critically analyze cultural voices in nonfiction and literary texts.</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Default="00BE1204" w:rsidP="00A635D4">
            <w:pPr>
              <w:rPr>
                <w:rFonts w:ascii="Arial" w:hAnsi="Arial" w:cs="Arial"/>
                <w:color w:val="000000"/>
              </w:rPr>
            </w:pPr>
            <w:r w:rsidRPr="00BD696A">
              <w:rPr>
                <w:rFonts w:ascii="Arial" w:hAnsi="Arial" w:cs="Arial"/>
                <w:b/>
                <w:color w:val="000000"/>
              </w:rPr>
              <w:t>Instructions to Students:</w:t>
            </w:r>
            <w:r w:rsidR="00EA6EBD">
              <w:rPr>
                <w:rFonts w:ascii="Arial" w:hAnsi="Arial" w:cs="Arial"/>
                <w:b/>
                <w:color w:val="000000"/>
              </w:rPr>
              <w:t xml:space="preserve"> </w:t>
            </w:r>
            <w:r w:rsidR="00EA6EBD">
              <w:rPr>
                <w:rFonts w:ascii="Arial" w:hAnsi="Arial" w:cs="Arial"/>
              </w:rPr>
              <w:t>S</w:t>
            </w:r>
            <w:r w:rsidR="00EA6EBD" w:rsidRPr="00EA6EBD">
              <w:rPr>
                <w:rFonts w:ascii="Arial" w:hAnsi="Arial" w:cs="Arial"/>
              </w:rPr>
              <w:t xml:space="preserve">tudents </w:t>
            </w:r>
            <w:r w:rsidR="00EA6EBD">
              <w:rPr>
                <w:rFonts w:ascii="Arial" w:hAnsi="Arial" w:cs="Arial"/>
              </w:rPr>
              <w:t xml:space="preserve">will investigate cultural identities and conflicts through readings and analysis.  Students will then </w:t>
            </w:r>
            <w:r w:rsidR="00A635D4">
              <w:rPr>
                <w:rFonts w:ascii="Arial" w:hAnsi="Arial" w:cs="Arial"/>
              </w:rPr>
              <w:t>find jobs</w:t>
            </w:r>
            <w:r w:rsidR="00EA6EBD" w:rsidRPr="00EA6EBD">
              <w:rPr>
                <w:rFonts w:ascii="Arial" w:hAnsi="Arial" w:cs="Arial"/>
              </w:rPr>
              <w:t xml:space="preserve"> that most appeal</w:t>
            </w:r>
            <w:r w:rsidR="00EA6EBD">
              <w:rPr>
                <w:rFonts w:ascii="Arial" w:hAnsi="Arial" w:cs="Arial"/>
              </w:rPr>
              <w:t xml:space="preserve"> to them. They must narrow down to three careers and </w:t>
            </w:r>
            <w:r w:rsidR="00EA6EBD" w:rsidRPr="00EA6EBD">
              <w:rPr>
                <w:rFonts w:ascii="Arial" w:hAnsi="Arial" w:cs="Arial"/>
              </w:rPr>
              <w:t xml:space="preserve">explain the factors they think make </w:t>
            </w:r>
            <w:r w:rsidR="00EA6EBD">
              <w:rPr>
                <w:rFonts w:ascii="Arial" w:hAnsi="Arial" w:cs="Arial"/>
              </w:rPr>
              <w:t xml:space="preserve">the jobs interesting, valuable, and </w:t>
            </w:r>
            <w:r w:rsidR="00A635D4">
              <w:rPr>
                <w:rFonts w:ascii="Arial" w:hAnsi="Arial" w:cs="Arial"/>
              </w:rPr>
              <w:t>how they relate</w:t>
            </w:r>
            <w:r w:rsidR="00EA6EBD">
              <w:rPr>
                <w:rFonts w:ascii="Arial" w:hAnsi="Arial" w:cs="Arial"/>
              </w:rPr>
              <w:t xml:space="preserve"> to their personal </w:t>
            </w:r>
            <w:r w:rsidR="00A635D4">
              <w:rPr>
                <w:rFonts w:ascii="Arial" w:hAnsi="Arial" w:cs="Arial"/>
              </w:rPr>
              <w:t>strengths and goals</w:t>
            </w:r>
            <w:r w:rsidR="00EA6EBD">
              <w:rPr>
                <w:rFonts w:ascii="Arial" w:hAnsi="Arial" w:cs="Arial"/>
              </w:rPr>
              <w:t>.</w:t>
            </w:r>
            <w:r w:rsidR="00A635D4">
              <w:rPr>
                <w:rFonts w:ascii="Arial" w:hAnsi="Arial" w:cs="Arial"/>
              </w:rPr>
              <w:t xml:space="preserve">  Findings will be presented in a written essay and visual aid.</w:t>
            </w:r>
            <w:r w:rsidRPr="00BD696A">
              <w:rPr>
                <w:rFonts w:ascii="Arial" w:hAnsi="Arial" w:cs="Arial"/>
                <w:color w:val="000000"/>
              </w:rPr>
              <w:t xml:space="preserve"> </w:t>
            </w:r>
          </w:p>
          <w:p w:rsidR="00A635D4" w:rsidRPr="00BD696A" w:rsidRDefault="00A635D4" w:rsidP="00A635D4">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A635D4" w:rsidRDefault="00BE1204" w:rsidP="00BD696A">
            <w:pPr>
              <w:rPr>
                <w:rFonts w:ascii="Arial" w:hAnsi="Arial" w:cs="Arial"/>
                <w:color w:val="000000"/>
              </w:rPr>
            </w:pPr>
            <w:r w:rsidRPr="00BD696A">
              <w:rPr>
                <w:rFonts w:ascii="Arial" w:hAnsi="Arial" w:cs="Arial"/>
                <w:b/>
                <w:color w:val="000000"/>
              </w:rPr>
              <w:t xml:space="preserve">Instructions for Student Accommodations: </w:t>
            </w:r>
            <w:r w:rsidR="00A635D4">
              <w:rPr>
                <w:rFonts w:ascii="Arial" w:hAnsi="Arial" w:cs="Arial"/>
                <w:color w:val="000000"/>
              </w:rPr>
              <w:t>Clear, concise rubric, extended time if necessary</w:t>
            </w:r>
          </w:p>
          <w:p w:rsidR="00BE1204" w:rsidRPr="00BD696A" w:rsidRDefault="00BE1204" w:rsidP="00BD696A">
            <w:pPr>
              <w:rPr>
                <w:rFonts w:ascii="Arial" w:hAnsi="Arial" w:cs="Arial"/>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EA6EBD">
              <w:rPr>
                <w:rFonts w:ascii="Arial" w:hAnsi="Arial" w:cs="Arial"/>
                <w:color w:val="000000"/>
              </w:rPr>
              <w:t>Expository Essay and Visual Poster</w:t>
            </w:r>
          </w:p>
          <w:p w:rsidR="00BE1204" w:rsidRPr="00BD696A" w:rsidRDefault="00BE1204" w:rsidP="00BD696A">
            <w:pPr>
              <w:rPr>
                <w:rFonts w:ascii="Arial" w:hAnsi="Arial" w:cs="Arial"/>
                <w:b/>
                <w:color w:val="000000"/>
              </w:rPr>
            </w:pP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 xml:space="preserve">Approximate Length of Time for Activity: </w:t>
            </w:r>
          </w:p>
          <w:p w:rsidR="00BE1204" w:rsidRPr="00BD696A" w:rsidRDefault="00BE1204" w:rsidP="00BD696A">
            <w:pPr>
              <w:rPr>
                <w:rFonts w:ascii="Arial" w:hAnsi="Arial" w:cs="Arial"/>
                <w:b/>
                <w:color w:val="000000"/>
              </w:rPr>
            </w:pPr>
          </w:p>
        </w:tc>
      </w:tr>
      <w:tr w:rsidR="00BE1204" w:rsidRPr="00BD696A">
        <w:tc>
          <w:tcPr>
            <w:tcW w:w="13248" w:type="dxa"/>
          </w:tcPr>
          <w:p w:rsidR="00BE1204" w:rsidRPr="00EA6EBD" w:rsidRDefault="00BE1204" w:rsidP="00BD696A">
            <w:pPr>
              <w:rPr>
                <w:rFonts w:ascii="Arial" w:hAnsi="Arial" w:cs="Arial"/>
                <w:color w:val="000000"/>
              </w:rPr>
            </w:pPr>
            <w:r w:rsidRPr="00BD696A">
              <w:rPr>
                <w:rFonts w:ascii="Arial" w:hAnsi="Arial" w:cs="Arial"/>
                <w:b/>
                <w:color w:val="000000"/>
              </w:rPr>
              <w:t xml:space="preserve">Materials Needed: </w:t>
            </w:r>
            <w:r w:rsidR="00EA6EBD">
              <w:rPr>
                <w:rFonts w:ascii="Arial" w:hAnsi="Arial" w:cs="Arial"/>
                <w:color w:val="000000"/>
              </w:rPr>
              <w:t xml:space="preserve">Springboard texts, </w:t>
            </w:r>
            <w:r w:rsidR="004B5062">
              <w:rPr>
                <w:rFonts w:ascii="Arial" w:hAnsi="Arial" w:cs="Arial"/>
                <w:color w:val="000000"/>
              </w:rPr>
              <w:t>separate rubrics for essay and for poster</w:t>
            </w:r>
            <w:r w:rsidR="00EA6EBD">
              <w:rPr>
                <w:rFonts w:ascii="Arial" w:hAnsi="Arial" w:cs="Arial"/>
                <w:color w:val="000000"/>
              </w:rPr>
              <w:t>, posterboard, markers, graphic organizers</w:t>
            </w:r>
          </w:p>
          <w:p w:rsidR="00BE1204" w:rsidRPr="00BD696A" w:rsidRDefault="00BE1204" w:rsidP="00BD696A">
            <w:pPr>
              <w:pStyle w:val="HTMLPreformatted"/>
              <w:rPr>
                <w:rFonts w:ascii="Arial" w:hAnsi="Arial" w:cs="Arial"/>
                <w:b/>
                <w:color w:val="000000"/>
                <w:sz w:val="24"/>
              </w:rPr>
            </w:pPr>
          </w:p>
        </w:tc>
      </w:tr>
      <w:tr w:rsidR="00BE1204">
        <w:tc>
          <w:tcPr>
            <w:tcW w:w="13248" w:type="dxa"/>
          </w:tcPr>
          <w:p w:rsidR="00BE1204" w:rsidRPr="00EA6EBD" w:rsidRDefault="00BE1204" w:rsidP="00BD696A">
            <w:pPr>
              <w:rPr>
                <w:rFonts w:ascii="Arial" w:hAnsi="Arial" w:cs="Arial"/>
                <w:color w:val="000000"/>
              </w:rPr>
            </w:pPr>
            <w:r w:rsidRPr="00BD696A">
              <w:rPr>
                <w:rFonts w:ascii="Arial" w:hAnsi="Arial" w:cs="Arial"/>
                <w:b/>
                <w:color w:val="000000"/>
              </w:rPr>
              <w:t>Resources Needed:</w:t>
            </w:r>
            <w:r w:rsidR="00EA6EBD">
              <w:rPr>
                <w:rFonts w:ascii="Arial" w:hAnsi="Arial" w:cs="Arial"/>
                <w:b/>
                <w:color w:val="000000"/>
              </w:rPr>
              <w:t xml:space="preserve">  </w:t>
            </w:r>
            <w:r w:rsidR="00EA6EBD">
              <w:rPr>
                <w:rFonts w:ascii="Arial" w:hAnsi="Arial" w:cs="Arial"/>
                <w:color w:val="000000"/>
              </w:rPr>
              <w:t>Select Internet websites, Media Center</w:t>
            </w:r>
            <w:r w:rsidR="00116D8A">
              <w:rPr>
                <w:rFonts w:ascii="Arial" w:hAnsi="Arial" w:cs="Arial"/>
                <w:color w:val="000000"/>
              </w:rPr>
              <w:t xml:space="preserve">, </w:t>
            </w:r>
            <w:hyperlink r:id="rId7" w:history="1">
              <w:r w:rsidR="00116D8A" w:rsidRPr="0008441D">
                <w:rPr>
                  <w:rStyle w:val="Hyperlink"/>
                  <w:rFonts w:ascii="Arial" w:hAnsi="Arial" w:cs="Arial"/>
                </w:rPr>
                <w:t>www.naf.org</w:t>
              </w:r>
            </w:hyperlink>
            <w:r w:rsidR="00116D8A">
              <w:rPr>
                <w:rFonts w:ascii="Arial" w:hAnsi="Arial" w:cs="Arial"/>
                <w:color w:val="000000"/>
              </w:rPr>
              <w:t xml:space="preserve"> (Lesson 16 Student Resources)</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BE1204" w:rsidP="00BD696A">
            <w:pPr>
              <w:rPr>
                <w:rFonts w:ascii="Arial" w:hAnsi="Arial" w:cs="Arial"/>
              </w:rPr>
            </w:pPr>
          </w:p>
        </w:tc>
      </w:tr>
    </w:tbl>
    <w:p w:rsidR="00BD696A" w:rsidRDefault="00BD696A" w:rsidP="00BD696A">
      <w:r>
        <w:tab/>
      </w:r>
    </w:p>
    <w:p w:rsidR="00B01BED" w:rsidRDefault="00B01BED" w:rsidP="005F2A7D">
      <w:pPr>
        <w:ind w:hanging="720"/>
        <w:rPr>
          <w:rFonts w:ascii="Arial" w:hAnsi="Arial" w:cs="Arial"/>
          <w:b/>
          <w:color w:val="000000"/>
          <w:sz w:val="28"/>
        </w:rPr>
      </w:pP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Less</w:t>
      </w:r>
      <w:r w:rsidR="00B01BED">
        <w:rPr>
          <w:rFonts w:ascii="Arial" w:hAnsi="Arial" w:cs="Arial"/>
          <w:b/>
          <w:color w:val="000000"/>
          <w:sz w:val="28"/>
        </w:rPr>
        <w:t>on Instructions for ___</w:t>
      </w:r>
      <w:r w:rsidR="00B01BED" w:rsidRPr="00B01BED">
        <w:rPr>
          <w:rFonts w:ascii="Arial" w:hAnsi="Arial" w:cs="Arial"/>
          <w:b/>
          <w:color w:val="000000"/>
          <w:sz w:val="28"/>
          <w:u w:val="single"/>
        </w:rPr>
        <w:t>Accounting I</w:t>
      </w:r>
      <w:r w:rsidRPr="00B01BED">
        <w:rPr>
          <w:rFonts w:ascii="Arial" w:hAnsi="Arial" w:cs="Arial"/>
          <w:b/>
          <w:color w:val="000000"/>
          <w:sz w:val="28"/>
          <w:u w:val="single"/>
        </w:rPr>
        <w:t>____</w:t>
      </w:r>
      <w:proofErr w:type="gramStart"/>
      <w:r w:rsidRPr="00B01BED">
        <w:rPr>
          <w:rFonts w:ascii="Arial" w:hAnsi="Arial" w:cs="Arial"/>
          <w:b/>
          <w:color w:val="000000"/>
          <w:sz w:val="28"/>
          <w:u w:val="single"/>
        </w:rPr>
        <w:t>_</w:t>
      </w:r>
      <w:r w:rsidRPr="00BD696A">
        <w:rPr>
          <w:rFonts w:ascii="Arial" w:hAnsi="Arial" w:cs="Arial"/>
          <w:b/>
          <w:color w:val="000000"/>
          <w:sz w:val="28"/>
        </w:rPr>
        <w:t xml:space="preserve">  (</w:t>
      </w:r>
      <w:proofErr w:type="gramEnd"/>
      <w:r w:rsidRPr="00BD696A">
        <w:rPr>
          <w:rFonts w:ascii="Arial" w:hAnsi="Arial" w:cs="Arial"/>
          <w:b/>
          <w:color w:val="000000"/>
          <w:sz w:val="28"/>
        </w:rPr>
        <w:t xml:space="preserve">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5855D4">
              <w:rPr>
                <w:rFonts w:ascii="Arial" w:hAnsi="Arial" w:cs="Arial"/>
                <w:b/>
                <w:color w:val="000000"/>
              </w:rPr>
              <w:t xml:space="preserve"> </w:t>
            </w:r>
            <w:r w:rsidR="008226CD" w:rsidRPr="0051270D">
              <w:rPr>
                <w:rFonts w:ascii="Arial" w:hAnsi="Arial" w:cs="Arial"/>
                <w:color w:val="000000"/>
              </w:rPr>
              <w:t>22.01, 22.04, 23.05</w:t>
            </w:r>
          </w:p>
        </w:tc>
      </w:tr>
      <w:tr w:rsidR="00BE1204" w:rsidRPr="00BD696A">
        <w:tc>
          <w:tcPr>
            <w:tcW w:w="13248" w:type="dxa"/>
            <w:tcBorders>
              <w:top w:val="single" w:sz="4" w:space="0" w:color="auto"/>
              <w:bottom w:val="single" w:sz="4" w:space="0" w:color="auto"/>
            </w:tcBorders>
          </w:tcPr>
          <w:p w:rsidR="00B01BED" w:rsidRDefault="00BE1204" w:rsidP="00B01BED">
            <w:pPr>
              <w:pStyle w:val="TableText"/>
            </w:pPr>
            <w:r w:rsidRPr="00BD696A">
              <w:rPr>
                <w:rFonts w:cs="Arial"/>
                <w:b/>
              </w:rPr>
              <w:t>Instructions to Teacher:</w:t>
            </w:r>
            <w:r w:rsidRPr="00BD696A">
              <w:rPr>
                <w:rFonts w:cs="Arial"/>
              </w:rPr>
              <w:t xml:space="preserve"> </w:t>
            </w:r>
            <w:r w:rsidR="00B01BED">
              <w:t>Students prepare to explore specific professional opportunities in the finance industry by recalling the careers they have learned about throughout the course. They consider these roles in light of their own career ambitions.</w:t>
            </w:r>
          </w:p>
          <w:p w:rsidR="00B01BED" w:rsidRDefault="00B01BED" w:rsidP="00B01BED">
            <w:pPr>
              <w:pStyle w:val="TableText"/>
            </w:pPr>
            <w:r>
              <w:t>Explain to the students that this is the beginning of a new unit and that they will be “shifting gears” to look at careers. They will consider how to take what they learned in this course and apply it to a professional role. This unit will also include a major project and its final presentation, so they may plan on working on some of that outside of class.</w:t>
            </w:r>
          </w:p>
          <w:p w:rsidR="00B01BED" w:rsidRDefault="00B01BED" w:rsidP="00B01BED">
            <w:pPr>
              <w:pStyle w:val="TableText"/>
            </w:pPr>
            <w:r>
              <w:t>Write these questions on the board or on a large sheet of paper on the wall:</w:t>
            </w:r>
          </w:p>
          <w:p w:rsidR="00B01BED" w:rsidRDefault="00B01BED" w:rsidP="00B01BED">
            <w:pPr>
              <w:pStyle w:val="TableBL"/>
              <w:numPr>
                <w:ins w:id="0" w:author="Unknown"/>
              </w:numPr>
            </w:pPr>
            <w:r>
              <w:t xml:space="preserve">What are some of the financial occupations that you learned about in this course? (Prompt students to remember such roles as </w:t>
            </w:r>
            <w:r w:rsidRPr="00DC5E33">
              <w:t>financ</w:t>
            </w:r>
            <w:r>
              <w:t>ier</w:t>
            </w:r>
            <w:r w:rsidRPr="00DC5E33">
              <w:t>,</w:t>
            </w:r>
            <w:r>
              <w:t xml:space="preserve"> </w:t>
            </w:r>
            <w:r w:rsidRPr="00DC5E33">
              <w:t xml:space="preserve">stock broker, bond salesman, </w:t>
            </w:r>
            <w:r>
              <w:t>securities trader,</w:t>
            </w:r>
            <w:r w:rsidRPr="00DC5E33">
              <w:t xml:space="preserve"> investment banker, research analyst, portfolio manager</w:t>
            </w:r>
            <w:r>
              <w:t xml:space="preserve">, Chief Financial Officer or Controller, venture capitalist, mortgage broker, loan officer, insurance agent, </w:t>
            </w:r>
            <w:proofErr w:type="gramStart"/>
            <w:r>
              <w:t>banker</w:t>
            </w:r>
            <w:proofErr w:type="gramEnd"/>
            <w:r w:rsidRPr="00DC5E33">
              <w:t>.)</w:t>
            </w:r>
          </w:p>
          <w:p w:rsidR="00B01BED" w:rsidRDefault="00B01BED" w:rsidP="00B01BED">
            <w:pPr>
              <w:pStyle w:val="TableBL"/>
              <w:numPr>
                <w:ins w:id="1" w:author="Unknown"/>
              </w:numPr>
            </w:pPr>
            <w:r>
              <w:t>If you had to choose one job from finance to have in the future, which one would you pick? Why?</w:t>
            </w:r>
          </w:p>
          <w:p w:rsidR="00B01BED" w:rsidRDefault="00B01BED" w:rsidP="00B01BED">
            <w:pPr>
              <w:pStyle w:val="TableBL"/>
              <w:numPr>
                <w:ins w:id="2" w:author="Unknown"/>
              </w:numPr>
            </w:pPr>
            <w:r>
              <w:t>What do you think would be the best part of working in finance? What do you think would be the most challenging?</w:t>
            </w:r>
          </w:p>
          <w:p w:rsidR="00B01BED" w:rsidRPr="00663865" w:rsidRDefault="00B01BED" w:rsidP="00B01BED">
            <w:pPr>
              <w:pStyle w:val="BodyText"/>
            </w:pPr>
            <w:r w:rsidRPr="00663865">
              <w:t>Use Think</w:t>
            </w:r>
            <w:r>
              <w:t xml:space="preserve">, </w:t>
            </w:r>
            <w:r w:rsidRPr="00663865">
              <w:t>Pair</w:t>
            </w:r>
            <w:r>
              <w:t xml:space="preserve">, </w:t>
            </w:r>
            <w:r w:rsidRPr="00663865">
              <w:t>Share to develop a list of professional roles in the industry:</w:t>
            </w:r>
          </w:p>
          <w:p w:rsidR="00B01BED" w:rsidRPr="00663865" w:rsidRDefault="00B01BED" w:rsidP="00B01BED">
            <w:pPr>
              <w:pStyle w:val="BodyText"/>
            </w:pPr>
            <w:r w:rsidRPr="00663865">
              <w:t xml:space="preserve">1) </w:t>
            </w:r>
            <w:r w:rsidRPr="00663865">
              <w:rPr>
                <w:b/>
              </w:rPr>
              <w:t>Think</w:t>
            </w:r>
            <w:r w:rsidRPr="00663865">
              <w:t xml:space="preserve">: </w:t>
            </w:r>
            <w:r>
              <w:t>Have</w:t>
            </w:r>
            <w:r w:rsidRPr="00663865">
              <w:t xml:space="preserve"> students </w:t>
            </w:r>
            <w:r>
              <w:t>write brief notes on each question in their notebook.</w:t>
            </w:r>
          </w:p>
          <w:p w:rsidR="00B01BED" w:rsidRPr="00663865" w:rsidRDefault="00B01BED" w:rsidP="00B01BED">
            <w:pPr>
              <w:pStyle w:val="BodyText"/>
            </w:pPr>
            <w:r w:rsidRPr="00663865">
              <w:t xml:space="preserve">2) </w:t>
            </w:r>
            <w:r w:rsidRPr="00663865">
              <w:rPr>
                <w:b/>
              </w:rPr>
              <w:t>Pair</w:t>
            </w:r>
            <w:r w:rsidRPr="00663865">
              <w:t xml:space="preserve">: </w:t>
            </w:r>
            <w:r>
              <w:t>In pairs, a</w:t>
            </w:r>
            <w:r w:rsidRPr="00663865">
              <w:t>sk students</w:t>
            </w:r>
            <w:r>
              <w:t xml:space="preserve"> to</w:t>
            </w:r>
            <w:r w:rsidRPr="00663865">
              <w:t xml:space="preserve"> talk about their ideas. </w:t>
            </w:r>
            <w:r>
              <w:t>They should c</w:t>
            </w:r>
            <w:r w:rsidRPr="00663865">
              <w:t>ompare their notes and identify the professional roles they think are ideal, including some specific responsibilities and what makes the roles appealing.</w:t>
            </w:r>
          </w:p>
          <w:p w:rsidR="00B01BED" w:rsidRPr="00B01BED" w:rsidRDefault="00B01BED" w:rsidP="00B01BED">
            <w:pPr>
              <w:pStyle w:val="BodyText"/>
              <w:rPr>
                <w:rFonts w:cs="Arial"/>
              </w:rPr>
            </w:pPr>
            <w:r w:rsidRPr="00663865">
              <w:t xml:space="preserve">3) </w:t>
            </w:r>
            <w:r w:rsidRPr="00EE45AC">
              <w:rPr>
                <w:b/>
              </w:rPr>
              <w:t>Share</w:t>
            </w:r>
            <w:r>
              <w:t>: I</w:t>
            </w:r>
            <w:r w:rsidRPr="00663865">
              <w:t xml:space="preserve">nvite pairs to share their ideas with the rest of the class. You can do this in round-robin fashion, calling on each pair, or take volunteered </w:t>
            </w:r>
            <w:r w:rsidRPr="00B01BED">
              <w:t>answers.</w:t>
            </w:r>
          </w:p>
          <w:p w:rsidR="00BE1204" w:rsidRPr="00B01BED" w:rsidRDefault="00B01BED" w:rsidP="00B01BED">
            <w:pPr>
              <w:rPr>
                <w:rFonts w:ascii="Arial" w:hAnsi="Arial" w:cs="Arial"/>
                <w:color w:val="000000"/>
                <w:sz w:val="20"/>
                <w:szCs w:val="20"/>
              </w:rPr>
            </w:pPr>
            <w:r w:rsidRPr="00B01BED">
              <w:rPr>
                <w:rFonts w:ascii="Arial" w:hAnsi="Arial" w:cs="Arial"/>
                <w:sz w:val="20"/>
                <w:szCs w:val="20"/>
              </w:rPr>
              <w:t>When the students have finished sharing, explain that this unit will be about careers in finance. Note that while students have heard about many different jobs in this field, they are now going to have the opportunity to think about which job might be right for them.</w:t>
            </w:r>
          </w:p>
          <w:p w:rsidR="00BE1204" w:rsidRPr="00BD696A" w:rsidRDefault="00BE1204" w:rsidP="005F2A7D">
            <w:pPr>
              <w:rPr>
                <w:rFonts w:ascii="Arial" w:hAnsi="Arial" w:cs="Arial"/>
                <w:color w:val="000000"/>
              </w:rPr>
            </w:pPr>
          </w:p>
        </w:tc>
      </w:tr>
      <w:tr w:rsidR="00BE1204" w:rsidRPr="00BD696A" w:rsidTr="00B01BED">
        <w:trPr>
          <w:trHeight w:val="638"/>
        </w:trPr>
        <w:tc>
          <w:tcPr>
            <w:tcW w:w="13248" w:type="dxa"/>
            <w:tcBorders>
              <w:top w:val="single" w:sz="4" w:space="0" w:color="auto"/>
              <w:left w:val="single" w:sz="4" w:space="0" w:color="auto"/>
              <w:bottom w:val="single" w:sz="4" w:space="0" w:color="auto"/>
              <w:right w:val="single" w:sz="4" w:space="0" w:color="auto"/>
            </w:tcBorders>
          </w:tcPr>
          <w:p w:rsidR="00BE1204" w:rsidRPr="00B01BED" w:rsidRDefault="00BE1204" w:rsidP="005F2A7D">
            <w:pPr>
              <w:rPr>
                <w:rFonts w:ascii="Arial" w:hAnsi="Arial" w:cs="Arial"/>
                <w:color w:val="000000"/>
              </w:rPr>
            </w:pPr>
            <w:r w:rsidRPr="00BD696A">
              <w:rPr>
                <w:rFonts w:ascii="Arial" w:hAnsi="Arial" w:cs="Arial"/>
                <w:b/>
                <w:color w:val="000000"/>
              </w:rPr>
              <w:t>Instructions to Students:</w:t>
            </w:r>
            <w:r w:rsidR="00B01BED">
              <w:rPr>
                <w:rFonts w:ascii="Arial" w:hAnsi="Arial" w:cs="Arial"/>
                <w:b/>
                <w:color w:val="000000"/>
              </w:rPr>
              <w:t xml:space="preserve"> </w:t>
            </w:r>
            <w:r w:rsidR="00B01BED">
              <w:rPr>
                <w:rFonts w:ascii="Arial" w:hAnsi="Arial" w:cs="Arial"/>
                <w:color w:val="000000"/>
              </w:rPr>
              <w:t>Students will narrow their financial career choice to</w:t>
            </w:r>
            <w:r w:rsidR="005855D4">
              <w:rPr>
                <w:rFonts w:ascii="Arial" w:hAnsi="Arial" w:cs="Arial"/>
                <w:color w:val="000000"/>
              </w:rPr>
              <w:t xml:space="preserve"> 2 options</w:t>
            </w:r>
            <w:r w:rsidR="00B01BED">
              <w:rPr>
                <w:rFonts w:ascii="Arial" w:hAnsi="Arial" w:cs="Arial"/>
                <w:color w:val="000000"/>
              </w:rPr>
              <w:t>. Then they will create a power point presentation on the career, description, education, skill sets required, job outlook, salary. They will al</w:t>
            </w:r>
            <w:r w:rsidR="005855D4">
              <w:rPr>
                <w:rFonts w:ascii="Arial" w:hAnsi="Arial" w:cs="Arial"/>
                <w:color w:val="000000"/>
              </w:rPr>
              <w:t>so explain why they choose this</w:t>
            </w:r>
            <w:r w:rsidR="00B01BED">
              <w:rPr>
                <w:rFonts w:ascii="Arial" w:hAnsi="Arial" w:cs="Arial"/>
                <w:color w:val="000000"/>
              </w:rPr>
              <w:t xml:space="preserve"> careers and how they </w:t>
            </w:r>
            <w:r w:rsidR="005855D4">
              <w:rPr>
                <w:rFonts w:ascii="Arial" w:hAnsi="Arial" w:cs="Arial"/>
                <w:color w:val="000000"/>
              </w:rPr>
              <w:t>meet the “qualifications”.</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r w:rsidR="00B01BED" w:rsidRPr="00B01BED">
              <w:rPr>
                <w:rFonts w:ascii="Arial" w:hAnsi="Arial" w:cs="Arial"/>
                <w:color w:val="000000"/>
              </w:rPr>
              <w:t>Extra time</w:t>
            </w:r>
          </w:p>
          <w:p w:rsidR="00BE1204" w:rsidRPr="00BD696A" w:rsidRDefault="00BE1204" w:rsidP="005F2A7D">
            <w:pPr>
              <w:rPr>
                <w:rFonts w:ascii="Arial" w:hAnsi="Arial" w:cs="Arial"/>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5855D4">
              <w:rPr>
                <w:rFonts w:ascii="Arial" w:hAnsi="Arial" w:cs="Arial"/>
                <w:color w:val="000000"/>
              </w:rPr>
              <w:t>Power point presentation</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lastRenderedPageBreak/>
              <w:t xml:space="preserve">Approximate Length of Time for Activity: </w:t>
            </w:r>
            <w:r w:rsidR="005855D4" w:rsidRPr="005855D4">
              <w:rPr>
                <w:rFonts w:ascii="Arial" w:hAnsi="Arial" w:cs="Arial"/>
                <w:color w:val="000000"/>
              </w:rPr>
              <w:t>1 week</w:t>
            </w:r>
          </w:p>
          <w:p w:rsidR="00BE1204" w:rsidRPr="00BD696A" w:rsidRDefault="00BE1204" w:rsidP="005F2A7D">
            <w:pPr>
              <w:rPr>
                <w:rFonts w:ascii="Arial" w:hAnsi="Arial" w:cs="Arial"/>
                <w:b/>
                <w:color w:val="000000"/>
              </w:rPr>
            </w:pPr>
          </w:p>
        </w:tc>
      </w:tr>
      <w:tr w:rsidR="00BE1204" w:rsidRPr="00BD696A">
        <w:tc>
          <w:tcPr>
            <w:tcW w:w="13248" w:type="dxa"/>
          </w:tcPr>
          <w:p w:rsidR="00BE1204" w:rsidRPr="005855D4" w:rsidRDefault="00BE1204" w:rsidP="005F2A7D">
            <w:pPr>
              <w:rPr>
                <w:rFonts w:ascii="Arial" w:hAnsi="Arial" w:cs="Arial"/>
                <w:color w:val="000000"/>
              </w:rPr>
            </w:pPr>
            <w:r w:rsidRPr="00BD696A">
              <w:rPr>
                <w:rFonts w:ascii="Arial" w:hAnsi="Arial" w:cs="Arial"/>
                <w:b/>
                <w:color w:val="000000"/>
              </w:rPr>
              <w:t xml:space="preserve">Materials Needed: </w:t>
            </w:r>
            <w:r w:rsidR="00CB1A60" w:rsidRPr="00CB1A60">
              <w:rPr>
                <w:rFonts w:ascii="Arial" w:hAnsi="Arial" w:cs="Arial"/>
                <w:color w:val="000000"/>
              </w:rPr>
              <w:t>Computer</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5855D4" w:rsidRDefault="00BE1204" w:rsidP="005F2A7D">
            <w:pPr>
              <w:rPr>
                <w:rFonts w:ascii="Arial" w:hAnsi="Arial" w:cs="Arial"/>
                <w:color w:val="000000"/>
              </w:rPr>
            </w:pPr>
            <w:r w:rsidRPr="00BD696A">
              <w:rPr>
                <w:rFonts w:ascii="Arial" w:hAnsi="Arial" w:cs="Arial"/>
                <w:b/>
                <w:color w:val="000000"/>
              </w:rPr>
              <w:t>Resources Needed:</w:t>
            </w:r>
            <w:r w:rsidR="005855D4">
              <w:rPr>
                <w:rFonts w:ascii="Arial" w:hAnsi="Arial" w:cs="Arial"/>
                <w:b/>
                <w:color w:val="000000"/>
              </w:rPr>
              <w:t xml:space="preserve"> </w:t>
            </w:r>
            <w:r w:rsidR="005855D4">
              <w:rPr>
                <w:rFonts w:ascii="Arial" w:hAnsi="Arial" w:cs="Arial"/>
                <w:color w:val="000000"/>
              </w:rPr>
              <w:t>Internet, questions, power point</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5855D4" w:rsidRDefault="00BE1204" w:rsidP="005F2A7D">
            <w:pPr>
              <w:pStyle w:val="Heading6"/>
              <w:rPr>
                <w:rFonts w:ascii="Arial" w:hAnsi="Arial" w:cs="Arial"/>
                <w:b w:val="0"/>
              </w:rPr>
            </w:pPr>
            <w:r w:rsidRPr="00BD696A">
              <w:rPr>
                <w:rFonts w:ascii="Arial" w:hAnsi="Arial" w:cs="Arial"/>
              </w:rPr>
              <w:t>Attachments:</w:t>
            </w:r>
            <w:r w:rsidR="005855D4">
              <w:rPr>
                <w:rFonts w:ascii="Arial" w:hAnsi="Arial" w:cs="Arial"/>
              </w:rPr>
              <w:t xml:space="preserve"> </w:t>
            </w:r>
            <w:hyperlink r:id="rId8" w:history="1">
              <w:r w:rsidR="005855D4" w:rsidRPr="005855D4">
                <w:rPr>
                  <w:rStyle w:val="Hyperlink"/>
                  <w:rFonts w:ascii="Arial" w:hAnsi="Arial" w:cs="Arial"/>
                  <w:b w:val="0"/>
                </w:rPr>
                <w:t>www.naf.org</w:t>
              </w:r>
            </w:hyperlink>
            <w:r w:rsidR="005855D4" w:rsidRPr="005855D4">
              <w:rPr>
                <w:rFonts w:ascii="Arial" w:hAnsi="Arial" w:cs="Arial"/>
                <w:b w:val="0"/>
              </w:rPr>
              <w:t xml:space="preserve">, </w:t>
            </w:r>
            <w:r w:rsidR="005855D4">
              <w:rPr>
                <w:rFonts w:ascii="Arial" w:hAnsi="Arial" w:cs="Arial"/>
                <w:b w:val="0"/>
              </w:rPr>
              <w:t>(Lesson 16 Applied Finance, Working in the Industry)</w:t>
            </w:r>
          </w:p>
          <w:p w:rsidR="00BE1204" w:rsidRPr="00BD696A" w:rsidRDefault="00BE1204" w:rsidP="005F2A7D">
            <w:pPr>
              <w:rPr>
                <w:rFonts w:ascii="Arial" w:hAnsi="Arial" w:cs="Arial"/>
              </w:rPr>
            </w:pPr>
          </w:p>
        </w:tc>
      </w:tr>
    </w:tbl>
    <w:p w:rsidR="005F2A7D" w:rsidRPr="004B2AE4" w:rsidRDefault="005F2A7D" w:rsidP="005F2A7D">
      <w:r>
        <w:t xml:space="preserve">Duplicate as needed.   </w:t>
      </w:r>
      <w:r>
        <w:tab/>
      </w:r>
      <w:r>
        <w:tab/>
      </w:r>
    </w:p>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2E2" w:rsidRDefault="001722E2">
      <w:r>
        <w:separator/>
      </w:r>
    </w:p>
  </w:endnote>
  <w:endnote w:type="continuationSeparator" w:id="0">
    <w:p w:rsidR="001722E2" w:rsidRDefault="001722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2E2" w:rsidRDefault="001722E2">
      <w:r>
        <w:separator/>
      </w:r>
    </w:p>
  </w:footnote>
  <w:footnote w:type="continuationSeparator" w:id="0">
    <w:p w:rsidR="001722E2" w:rsidRDefault="001722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971"/>
    <w:multiLevelType w:val="hybridMultilevel"/>
    <w:tmpl w:val="2DD233A6"/>
    <w:lvl w:ilvl="0" w:tplc="B4689FA6">
      <w:start w:val="1"/>
      <w:numFmt w:val="bullet"/>
      <w:pStyle w:val="B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5241"/>
    <w:rsid w:val="00052C93"/>
    <w:rsid w:val="00083F07"/>
    <w:rsid w:val="000845BF"/>
    <w:rsid w:val="000E1D41"/>
    <w:rsid w:val="00116D8A"/>
    <w:rsid w:val="001722E2"/>
    <w:rsid w:val="001E4107"/>
    <w:rsid w:val="001F1067"/>
    <w:rsid w:val="00203F33"/>
    <w:rsid w:val="003072D3"/>
    <w:rsid w:val="00332872"/>
    <w:rsid w:val="0033433F"/>
    <w:rsid w:val="00376CFE"/>
    <w:rsid w:val="0049648C"/>
    <w:rsid w:val="00497D62"/>
    <w:rsid w:val="004A12CC"/>
    <w:rsid w:val="004B2AE4"/>
    <w:rsid w:val="004B5062"/>
    <w:rsid w:val="004D256C"/>
    <w:rsid w:val="0051270D"/>
    <w:rsid w:val="005176A7"/>
    <w:rsid w:val="005855D4"/>
    <w:rsid w:val="005D7043"/>
    <w:rsid w:val="005F2A7D"/>
    <w:rsid w:val="00683462"/>
    <w:rsid w:val="00684249"/>
    <w:rsid w:val="007001D1"/>
    <w:rsid w:val="007F7092"/>
    <w:rsid w:val="008226CD"/>
    <w:rsid w:val="00865989"/>
    <w:rsid w:val="009B44A0"/>
    <w:rsid w:val="009D2408"/>
    <w:rsid w:val="00A635D4"/>
    <w:rsid w:val="00AE4BE2"/>
    <w:rsid w:val="00AF4CCE"/>
    <w:rsid w:val="00B01BED"/>
    <w:rsid w:val="00B27338"/>
    <w:rsid w:val="00BD696A"/>
    <w:rsid w:val="00BE1204"/>
    <w:rsid w:val="00BE6873"/>
    <w:rsid w:val="00C56339"/>
    <w:rsid w:val="00C677FD"/>
    <w:rsid w:val="00CB1A60"/>
    <w:rsid w:val="00D01D11"/>
    <w:rsid w:val="00D35F0B"/>
    <w:rsid w:val="00D837D5"/>
    <w:rsid w:val="00DB346F"/>
    <w:rsid w:val="00DE4DE7"/>
    <w:rsid w:val="00E17BDF"/>
    <w:rsid w:val="00EA6EBD"/>
    <w:rsid w:val="00ED4BA7"/>
    <w:rsid w:val="00F87FBB"/>
    <w:rsid w:val="00F97028"/>
    <w:rsid w:val="00FB4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unhideWhenUsed/>
    <w:rsid w:val="00116D8A"/>
    <w:rPr>
      <w:color w:val="0000FF" w:themeColor="hyperlink"/>
      <w:u w:val="single"/>
    </w:rPr>
  </w:style>
  <w:style w:type="paragraph" w:customStyle="1" w:styleId="TableText">
    <w:name w:val="Table Text"/>
    <w:basedOn w:val="Normal"/>
    <w:autoRedefine/>
    <w:rsid w:val="00B01BED"/>
    <w:pPr>
      <w:suppressAutoHyphens/>
      <w:autoSpaceDE w:val="0"/>
      <w:autoSpaceDN w:val="0"/>
      <w:adjustRightInd w:val="0"/>
      <w:spacing w:after="120"/>
      <w:textAlignment w:val="center"/>
    </w:pPr>
    <w:rPr>
      <w:rFonts w:ascii="Arial" w:hAnsi="Arial" w:cs="Courier New"/>
      <w:color w:val="000000"/>
      <w:sz w:val="20"/>
      <w:szCs w:val="20"/>
    </w:rPr>
  </w:style>
  <w:style w:type="paragraph" w:customStyle="1" w:styleId="BL">
    <w:name w:val="BL"/>
    <w:basedOn w:val="Normal"/>
    <w:autoRedefine/>
    <w:rsid w:val="00B01BED"/>
    <w:pPr>
      <w:numPr>
        <w:numId w:val="1"/>
      </w:numPr>
      <w:tabs>
        <w:tab w:val="left" w:pos="360"/>
      </w:tabs>
      <w:suppressAutoHyphens/>
      <w:autoSpaceDE w:val="0"/>
      <w:autoSpaceDN w:val="0"/>
      <w:adjustRightInd w:val="0"/>
      <w:spacing w:after="80"/>
      <w:ind w:left="648"/>
      <w:textAlignment w:val="center"/>
    </w:pPr>
    <w:rPr>
      <w:rFonts w:ascii="Arial" w:hAnsi="Arial" w:cs="Courier New"/>
      <w:color w:val="000000"/>
      <w:sz w:val="20"/>
      <w:szCs w:val="20"/>
    </w:rPr>
  </w:style>
  <w:style w:type="paragraph" w:customStyle="1" w:styleId="TableBL">
    <w:name w:val="Table BL"/>
    <w:basedOn w:val="BL"/>
    <w:autoRedefine/>
    <w:rsid w:val="00B01BED"/>
    <w:pPr>
      <w:ind w:left="360"/>
    </w:pPr>
  </w:style>
  <w:style w:type="paragraph" w:styleId="BodyText">
    <w:name w:val="Body Text"/>
    <w:basedOn w:val="Normal"/>
    <w:link w:val="BodyTextChar"/>
    <w:autoRedefine/>
    <w:rsid w:val="00B01BED"/>
    <w:pPr>
      <w:suppressAutoHyphens/>
      <w:autoSpaceDE w:val="0"/>
      <w:autoSpaceDN w:val="0"/>
      <w:adjustRightInd w:val="0"/>
      <w:spacing w:after="120"/>
      <w:textAlignment w:val="center"/>
    </w:pPr>
    <w:rPr>
      <w:rFonts w:ascii="Arial" w:hAnsi="Arial" w:cs="Courier New"/>
      <w:color w:val="000000"/>
      <w:sz w:val="20"/>
      <w:szCs w:val="20"/>
    </w:rPr>
  </w:style>
  <w:style w:type="character" w:customStyle="1" w:styleId="BodyTextChar">
    <w:name w:val="Body Text Char"/>
    <w:basedOn w:val="DefaultParagraphFont"/>
    <w:link w:val="BodyText"/>
    <w:rsid w:val="00B01BED"/>
    <w:rPr>
      <w:rFonts w:ascii="Arial" w:hAnsi="Arial" w:cs="Courier New"/>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f.org" TargetMode="External"/><Relationship Id="rId3" Type="http://schemas.openxmlformats.org/officeDocument/2006/relationships/settings" Target="settings.xml"/><Relationship Id="rId7" Type="http://schemas.openxmlformats.org/officeDocument/2006/relationships/hyperlink" Target="http://www.na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834</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slflower</cp:lastModifiedBy>
  <cp:revision>13</cp:revision>
  <cp:lastPrinted>2006-05-10T14:52:00Z</cp:lastPrinted>
  <dcterms:created xsi:type="dcterms:W3CDTF">2011-05-03T17:47:00Z</dcterms:created>
  <dcterms:modified xsi:type="dcterms:W3CDTF">2011-05-10T13:14:00Z</dcterms:modified>
</cp:coreProperties>
</file>